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A31B8" w:rsidRDefault="004A31B8">
      <w:r>
        <w:t>January 18, 2012</w:t>
      </w:r>
    </w:p>
    <w:p w:rsidR="004A31B8" w:rsidRDefault="004A31B8"/>
    <w:p w:rsidR="004A31B8" w:rsidRDefault="004A31B8">
      <w:r>
        <w:t xml:space="preserve">Good morning, </w:t>
      </w:r>
      <w:ins w:id="0" w:author="Office 2004 Test Drive User" w:date="2012-01-17T21:15:00Z">
        <w:r>
          <w:t>F</w:t>
        </w:r>
      </w:ins>
      <w:del w:id="1" w:author="Office 2004 Test Drive User" w:date="2012-01-17T21:15:00Z">
        <w:r w:rsidDel="00331F4F">
          <w:delText>f</w:delText>
        </w:r>
      </w:del>
      <w:r>
        <w:t xml:space="preserve">ifth </w:t>
      </w:r>
      <w:ins w:id="2" w:author="Office 2004 Test Drive User" w:date="2012-01-17T21:15:00Z">
        <w:r>
          <w:t>G</w:t>
        </w:r>
      </w:ins>
      <w:del w:id="3" w:author="Office 2004 Test Drive User" w:date="2012-01-17T21:15:00Z">
        <w:r w:rsidDel="00331F4F">
          <w:delText>g</w:delText>
        </w:r>
      </w:del>
      <w:r>
        <w:t>raders!</w:t>
      </w:r>
    </w:p>
    <w:p w:rsidR="004A31B8" w:rsidRDefault="004A31B8"/>
    <w:p w:rsidR="004A31B8" w:rsidRDefault="004A31B8" w:rsidP="0017182C">
      <w:pPr>
        <w:ind w:firstLine="720"/>
      </w:pPr>
      <w:r>
        <w:t xml:space="preserve">Today is Wednesday, January 18, 2012. This morning we will take a look at today’s buzzword and learn more about civil rights. Later, we will enjoy a performance by the Rhode Island Black Storytellers. We will read more of the poetry of Langston Hughes, and learn about the poet’s life through a read aloud. We will also continue working with the traditional American division algorithm in math. </w:t>
      </w:r>
    </w:p>
    <w:p w:rsidR="004A31B8" w:rsidRDefault="004A31B8" w:rsidP="001B7EE3">
      <w:pPr>
        <w:ind w:firstLine="720"/>
      </w:pPr>
    </w:p>
    <w:p w:rsidR="004A31B8" w:rsidRDefault="004A31B8" w:rsidP="001B7EE3">
      <w:pPr>
        <w:ind w:firstLine="720"/>
      </w:pPr>
      <w:r>
        <w:t>Let’s continue working on following directions, transitioning efficiently, and taking care of our community. Make it a great day!</w:t>
      </w:r>
    </w:p>
    <w:p w:rsidR="004A31B8" w:rsidRDefault="004A31B8" w:rsidP="001B7EE3">
      <w:pPr>
        <w:ind w:firstLine="720"/>
      </w:pPr>
    </w:p>
    <w:p w:rsidR="004A31B8" w:rsidRDefault="004A31B8" w:rsidP="0017182C">
      <w:pPr>
        <w:ind w:left="2880" w:firstLine="720"/>
      </w:pPr>
      <w:r>
        <w:t xml:space="preserve">Love, </w:t>
      </w:r>
    </w:p>
    <w:p w:rsidR="004A31B8" w:rsidRDefault="004A31B8" w:rsidP="0017182C">
      <w:pPr>
        <w:ind w:left="2880" w:firstLine="720"/>
      </w:pPr>
      <w:r>
        <w:t>Ms. Fischhoff and Mrs. Nosal</w:t>
      </w:r>
    </w:p>
    <w:sectPr w:rsidR="004A31B8" w:rsidSect="001B7EE3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trackRevisions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431365"/>
    <w:rsid w:val="0017182C"/>
    <w:rsid w:val="001B7EE3"/>
    <w:rsid w:val="00331F4F"/>
    <w:rsid w:val="00431365"/>
    <w:rsid w:val="004A31B8"/>
    <w:rsid w:val="004C7AC1"/>
    <w:rsid w:val="0073642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31F4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E6F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504</Characters>
  <Application>Microsoft Word 12.1.1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18, 2012</dc:title>
  <dc:subject/>
  <dc:creator>Rachel Fischhoff</dc:creator>
  <cp:keywords/>
  <cp:lastModifiedBy>Office 2004 Test Drive User</cp:lastModifiedBy>
  <cp:revision>2</cp:revision>
  <dcterms:created xsi:type="dcterms:W3CDTF">2012-01-18T02:16:00Z</dcterms:created>
  <dcterms:modified xsi:type="dcterms:W3CDTF">2012-01-18T02:16:00Z</dcterms:modified>
</cp:coreProperties>
</file>